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魏碑"/>
          <w:b/>
          <w:sz w:val="72"/>
        </w:rPr>
      </w:pPr>
    </w:p>
    <w:p>
      <w:pPr>
        <w:jc w:val="center"/>
        <w:rPr>
          <w:rFonts w:eastAsia="魏碑"/>
          <w:b/>
          <w:sz w:val="72"/>
        </w:rPr>
      </w:pPr>
      <w:r>
        <w:rPr>
          <w:rFonts w:hint="eastAsia" w:eastAsia="魏碑"/>
          <w:b/>
          <w:sz w:val="7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1031875" cy="1039495"/>
            <wp:effectExtent l="19050" t="0" r="0" b="0"/>
            <wp:wrapNone/>
            <wp:docPr id="2" name="图片 2" descr="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1039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魏碑"/>
          <w:b/>
          <w:sz w:val="72"/>
        </w:rPr>
        <w:pict>
          <v:shape id="_x0000_s1027" o:spid="_x0000_s1027" o:spt="75" type="#_x0000_t75" style="position:absolute;left:0pt;margin-left:144pt;margin-top:0pt;height:91.45pt;width:261pt;z-index:251660288;mso-width-relative:page;mso-height-relative:page;" o:ole="t" fillcolor="#FFFF00" filled="f" o:preferrelative="t" stroked="f" coordsize="21600,21600">
            <v:path/>
            <v:fill on="f" focussize="0,0"/>
            <v:stroke on="f" joinstyle="miter"/>
            <v:imagedata r:id="rId6" gain="88562f" blacklevel="17040f" grayscale="t" o:title=""/>
            <o:lock v:ext="edit" aspectratio="t"/>
          </v:shape>
          <o:OLEObject Type="Embed" ProgID="Word.Picture.8" ShapeID="_x0000_s1027" DrawAspect="Content" ObjectID="_1468075725" r:id="rId5">
            <o:LockedField>false</o:LockedField>
          </o:OLEObject>
        </w:pict>
      </w:r>
    </w:p>
    <w:p>
      <w:pPr>
        <w:jc w:val="center"/>
        <w:rPr>
          <w:rFonts w:eastAsia="魏碑"/>
          <w:b/>
          <w:sz w:val="36"/>
        </w:rPr>
      </w:pPr>
    </w:p>
    <w:p>
      <w:pPr>
        <w:jc w:val="center"/>
        <w:rPr>
          <w:rFonts w:eastAsia="魏碑"/>
          <w:b/>
          <w:sz w:val="36"/>
        </w:rPr>
      </w:pPr>
    </w:p>
    <w:p>
      <w:pPr>
        <w:jc w:val="center"/>
        <w:rPr>
          <w:rFonts w:eastAsia="魏碑"/>
          <w:b/>
          <w:sz w:val="36"/>
        </w:rPr>
      </w:pPr>
    </w:p>
    <w:p>
      <w:pPr>
        <w:jc w:val="center"/>
        <w:rPr>
          <w:b/>
          <w:sz w:val="52"/>
        </w:rPr>
      </w:pPr>
      <w:r>
        <w:rPr>
          <w:rFonts w:hint="eastAsia"/>
          <w:b/>
          <w:sz w:val="52"/>
        </w:rPr>
        <w:t>硕博连读攻读博士学位研究生</w:t>
      </w:r>
    </w:p>
    <w:p>
      <w:pPr>
        <w:jc w:val="center"/>
        <w:rPr>
          <w:b/>
          <w:sz w:val="44"/>
        </w:rPr>
      </w:pPr>
    </w:p>
    <w:p>
      <w:pPr>
        <w:jc w:val="center"/>
        <w:rPr>
          <w:b/>
          <w:sz w:val="72"/>
        </w:rPr>
      </w:pPr>
      <w:r>
        <w:rPr>
          <w:rFonts w:hint="eastAsia"/>
          <w:b/>
          <w:sz w:val="72"/>
        </w:rPr>
        <w:t>申 请 表</w:t>
      </w:r>
    </w:p>
    <w:p>
      <w:pPr>
        <w:jc w:val="center"/>
        <w:rPr>
          <w:rFonts w:eastAsia="魏碑"/>
          <w:b/>
          <w:sz w:val="36"/>
        </w:rPr>
      </w:pPr>
    </w:p>
    <w:p>
      <w:pPr>
        <w:jc w:val="center"/>
        <w:rPr>
          <w:rFonts w:eastAsia="魏碑"/>
          <w:b/>
          <w:sz w:val="36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9"/>
        <w:gridCol w:w="360"/>
        <w:gridCol w:w="3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before="120" w:after="120" w:line="320" w:lineRule="exact"/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研究生姓名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：</w:t>
            </w:r>
          </w:p>
        </w:tc>
        <w:tc>
          <w:tcPr>
            <w:tcW w:w="3325" w:type="dxa"/>
            <w:tcBorders>
              <w:top w:val="nil"/>
              <w:left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before="120" w:after="120" w:line="320" w:lineRule="exact"/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学号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：</w:t>
            </w:r>
          </w:p>
        </w:tc>
        <w:tc>
          <w:tcPr>
            <w:tcW w:w="3325" w:type="dxa"/>
            <w:tcBorders>
              <w:left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before="120" w:after="120" w:line="320" w:lineRule="exact"/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报考学院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：</w:t>
            </w:r>
          </w:p>
        </w:tc>
        <w:tc>
          <w:tcPr>
            <w:tcW w:w="3325" w:type="dxa"/>
            <w:tcBorders>
              <w:left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before="120" w:after="120" w:line="320" w:lineRule="exact"/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报考专业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：</w:t>
            </w:r>
          </w:p>
        </w:tc>
        <w:tc>
          <w:tcPr>
            <w:tcW w:w="3325" w:type="dxa"/>
            <w:tcBorders>
              <w:left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before="120" w:after="120" w:line="320" w:lineRule="exact"/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研究方向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：</w:t>
            </w:r>
          </w:p>
        </w:tc>
        <w:tc>
          <w:tcPr>
            <w:tcW w:w="3325" w:type="dxa"/>
            <w:tcBorders>
              <w:left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before="120" w:after="120" w:line="320" w:lineRule="exact"/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报考导师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：</w:t>
            </w:r>
          </w:p>
        </w:tc>
        <w:tc>
          <w:tcPr>
            <w:tcW w:w="3325" w:type="dxa"/>
            <w:tcBorders>
              <w:left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before="120" w:after="120" w:line="320" w:lineRule="exact"/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联系电话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：</w:t>
            </w:r>
          </w:p>
        </w:tc>
        <w:tc>
          <w:tcPr>
            <w:tcW w:w="3325" w:type="dxa"/>
            <w:tcBorders>
              <w:left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</w:p>
        </w:tc>
      </w:tr>
    </w:tbl>
    <w:p>
      <w:pPr>
        <w:jc w:val="center"/>
        <w:rPr>
          <w:rFonts w:eastAsia="魏碑"/>
          <w:b/>
          <w:sz w:val="36"/>
        </w:rPr>
      </w:pPr>
    </w:p>
    <w:p>
      <w:pPr>
        <w:jc w:val="center"/>
        <w:rPr>
          <w:rFonts w:eastAsia="魏碑"/>
          <w:b/>
          <w:sz w:val="36"/>
        </w:rPr>
      </w:pPr>
    </w:p>
    <w:p>
      <w:pPr>
        <w:jc w:val="center"/>
        <w:rPr>
          <w:rFonts w:eastAsia="魏碑"/>
          <w:b/>
          <w:sz w:val="36"/>
        </w:rPr>
      </w:pPr>
    </w:p>
    <w:p>
      <w:pPr>
        <w:jc w:val="center"/>
        <w:rPr>
          <w:rFonts w:eastAsia="魏碑"/>
          <w:b/>
          <w:sz w:val="32"/>
          <w:szCs w:val="32"/>
        </w:rPr>
      </w:pPr>
      <w:r>
        <w:rPr>
          <w:rFonts w:hint="eastAsia" w:eastAsia="魏碑"/>
          <w:b/>
          <w:sz w:val="32"/>
          <w:szCs w:val="32"/>
        </w:rPr>
        <w:t>二</w:t>
      </w:r>
      <w:r>
        <w:rPr>
          <w:rFonts w:ascii="宋体" w:hAnsi="宋体"/>
          <w:b/>
          <w:sz w:val="32"/>
          <w:szCs w:val="32"/>
        </w:rPr>
        <w:t>○</w:t>
      </w:r>
      <w:r>
        <w:rPr>
          <w:rFonts w:hint="eastAsia" w:eastAsia="魏碑"/>
          <w:b/>
          <w:sz w:val="32"/>
          <w:szCs w:val="32"/>
        </w:rPr>
        <w:t>二二年十二月</w:t>
      </w:r>
    </w:p>
    <w:p/>
    <w:tbl>
      <w:tblPr>
        <w:tblStyle w:val="5"/>
        <w:tblW w:w="8685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915"/>
        <w:gridCol w:w="449"/>
        <w:gridCol w:w="709"/>
        <w:gridCol w:w="709"/>
        <w:gridCol w:w="708"/>
        <w:gridCol w:w="993"/>
        <w:gridCol w:w="1275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36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所在学院</w:t>
            </w:r>
          </w:p>
        </w:tc>
        <w:tc>
          <w:tcPr>
            <w:tcW w:w="278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29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278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ind w:left="-6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29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78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ind w:left="-6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Email</w:t>
            </w:r>
          </w:p>
        </w:tc>
        <w:tc>
          <w:tcPr>
            <w:tcW w:w="29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  <w:ins w:id="0" w:author="Administrator" w:date="2022-11-18T11:08:00Z"/>
        </w:trPr>
        <w:tc>
          <w:tcPr>
            <w:tcW w:w="214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本科毕业学校及时间</w:t>
            </w:r>
          </w:p>
        </w:tc>
        <w:tc>
          <w:tcPr>
            <w:tcW w:w="186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获学士学位单位及时间</w:t>
            </w:r>
          </w:p>
        </w:tc>
        <w:tc>
          <w:tcPr>
            <w:tcW w:w="2976" w:type="dxa"/>
            <w:gridSpan w:val="2"/>
            <w:vAlign w:val="center"/>
          </w:tcPr>
          <w:p>
            <w:pPr>
              <w:rPr>
                <w:ins w:id="1" w:author="Administrator" w:date="2022-11-18T11:08:00Z"/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4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硕士阶段学习专业</w:t>
            </w:r>
          </w:p>
        </w:tc>
        <w:tc>
          <w:tcPr>
            <w:tcW w:w="186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硕士指导教师</w:t>
            </w:r>
          </w:p>
        </w:tc>
        <w:tc>
          <w:tcPr>
            <w:tcW w:w="2976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exact"/>
        </w:trPr>
        <w:tc>
          <w:tcPr>
            <w:tcW w:w="214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英语</w:t>
            </w:r>
            <w:r>
              <w:rPr>
                <w:rFonts w:ascii="宋体" w:hAnsi="宋体"/>
                <w:sz w:val="24"/>
              </w:rPr>
              <w:t>水平</w:t>
            </w:r>
          </w:p>
        </w:tc>
        <w:tc>
          <w:tcPr>
            <w:tcW w:w="6544" w:type="dxa"/>
            <w:gridSpan w:val="7"/>
            <w:vAlign w:val="center"/>
          </w:tcPr>
          <w:p>
            <w:pPr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CET-6 </w:t>
            </w:r>
            <w:r>
              <w:rPr>
                <w:rFonts w:hint="eastAsia"/>
                <w:sz w:val="24"/>
              </w:rPr>
              <w:t xml:space="preserve">成绩______分    </w:t>
            </w:r>
            <w:r>
              <w:rPr>
                <w:sz w:val="24"/>
              </w:rPr>
              <w:t xml:space="preserve">CET-4 </w:t>
            </w:r>
            <w:r>
              <w:rPr>
                <w:rFonts w:hint="eastAsia"/>
                <w:sz w:val="24"/>
              </w:rPr>
              <w:t xml:space="preserve">成绩______分 </w:t>
            </w:r>
          </w:p>
          <w:p>
            <w:pPr>
              <w:adjustRightInd w:val="0"/>
              <w:rPr>
                <w:sz w:val="24"/>
              </w:rPr>
            </w:pPr>
            <w:r>
              <w:rPr>
                <w:sz w:val="24"/>
              </w:rPr>
              <w:t>TOEFL</w:t>
            </w:r>
            <w:r>
              <w:rPr>
                <w:rFonts w:hint="eastAsia"/>
                <w:sz w:val="24"/>
              </w:rPr>
              <w:t xml:space="preserve">成绩______分   </w:t>
            </w:r>
            <w:r>
              <w:rPr>
                <w:sz w:val="24"/>
              </w:rPr>
              <w:t xml:space="preserve"> IELTS </w:t>
            </w:r>
            <w:r>
              <w:rPr>
                <w:rFonts w:hint="eastAsia"/>
                <w:sz w:val="24"/>
              </w:rPr>
              <w:t>成绩______分</w:t>
            </w:r>
          </w:p>
          <w:p>
            <w:pPr>
              <w:adjustRightInd w:val="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其他成绩</w:t>
            </w:r>
            <w:r>
              <w:rPr>
                <w:sz w:val="24"/>
              </w:rPr>
              <w:t>（请说明）：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2" w:hRule="exact"/>
        </w:trPr>
        <w:tc>
          <w:tcPr>
            <w:tcW w:w="8685" w:type="dxa"/>
            <w:gridSpan w:val="9"/>
          </w:tcPr>
          <w:p>
            <w:pPr>
              <w:adjustRightInd w:val="0"/>
              <w:spacing w:beforeLines="50"/>
              <w:rPr>
                <w:sz w:val="24"/>
              </w:rPr>
            </w:pPr>
            <w:r>
              <w:rPr>
                <w:rFonts w:hint="eastAsia"/>
                <w:sz w:val="24"/>
              </w:rPr>
              <w:t>攻读硕士学位期间课程学习情况：</w:t>
            </w:r>
          </w:p>
          <w:p>
            <w:pPr>
              <w:adjustRightInd w:val="0"/>
              <w:spacing w:line="360" w:lineRule="auto"/>
              <w:ind w:firstLine="840" w:firstLineChars="350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已修学分数：</w:t>
            </w:r>
            <w:r>
              <w:rPr>
                <w:rFonts w:hint="eastAsia"/>
                <w:sz w:val="24"/>
                <w:u w:val="single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已修硕士学位课程平均成绩：</w:t>
            </w:r>
            <w:r>
              <w:rPr>
                <w:rFonts w:hint="eastAsia"/>
                <w:sz w:val="24"/>
                <w:u w:val="single"/>
              </w:rPr>
              <w:t xml:space="preserve">          </w:t>
            </w:r>
          </w:p>
          <w:p>
            <w:pPr>
              <w:adjustRightInd w:val="0"/>
              <w:spacing w:line="360" w:lineRule="auto"/>
              <w:ind w:firstLine="840" w:firstLineChars="350"/>
              <w:rPr>
                <w:sz w:val="24"/>
              </w:rPr>
            </w:pP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  <w:u w:val="single"/>
              </w:rPr>
              <w:t xml:space="preserve">是    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  <w:u w:val="single"/>
              </w:rPr>
              <w:t xml:space="preserve">否  </w:t>
            </w:r>
            <w:r>
              <w:rPr>
                <w:rFonts w:hint="eastAsia"/>
                <w:sz w:val="24"/>
              </w:rPr>
              <w:t>有单科成绩低于75分</w:t>
            </w:r>
          </w:p>
          <w:p>
            <w:pPr>
              <w:adjustRightInd w:val="0"/>
              <w:ind w:firstLine="5160" w:firstLineChars="2150"/>
              <w:rPr>
                <w:sz w:val="24"/>
              </w:rPr>
            </w:pPr>
          </w:p>
          <w:p>
            <w:pPr>
              <w:wordWrap w:val="0"/>
              <w:adjustRightInd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研究生秘书审核（签字）：             年     月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7" w:hRule="exact"/>
        </w:trPr>
        <w:tc>
          <w:tcPr>
            <w:tcW w:w="8685" w:type="dxa"/>
            <w:gridSpan w:val="9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攻读硕士学位期间科研成果情况（含论文发表、专著教材出版、项目鉴定、专利、获奖、科研报告等情况）：</w:t>
            </w:r>
          </w:p>
          <w:p>
            <w:pPr>
              <w:adjustRightInd w:val="0"/>
              <w:rPr>
                <w:sz w:val="24"/>
              </w:rPr>
            </w:pPr>
          </w:p>
          <w:p>
            <w:pPr>
              <w:adjustRightInd w:val="0"/>
              <w:rPr>
                <w:sz w:val="24"/>
              </w:rPr>
            </w:pPr>
          </w:p>
          <w:p>
            <w:pPr>
              <w:adjustRightInd w:val="0"/>
              <w:rPr>
                <w:sz w:val="24"/>
              </w:rPr>
            </w:pPr>
          </w:p>
          <w:p>
            <w:pPr>
              <w:adjustRightInd w:val="0"/>
              <w:rPr>
                <w:sz w:val="24"/>
              </w:rPr>
            </w:pPr>
          </w:p>
          <w:p>
            <w:pPr>
              <w:adjustRightInd w:val="0"/>
              <w:rPr>
                <w:sz w:val="24"/>
              </w:rPr>
            </w:pPr>
          </w:p>
          <w:p>
            <w:pPr>
              <w:adjustRightInd w:val="0"/>
              <w:rPr>
                <w:sz w:val="24"/>
              </w:rPr>
            </w:pPr>
          </w:p>
          <w:p>
            <w:pPr>
              <w:wordWrap w:val="0"/>
              <w:adjustRightInd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研究生秘书审核（签字）：          年     月 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2" w:hRule="exact"/>
        </w:trPr>
        <w:tc>
          <w:tcPr>
            <w:tcW w:w="8685" w:type="dxa"/>
            <w:gridSpan w:val="9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硕士指导教师对研究生学习和科研素养的评价：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840" w:firstLineChars="35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同意该生</w:t>
            </w:r>
            <w:r>
              <w:rPr>
                <w:sz w:val="24"/>
              </w:rPr>
              <w:t>申请硕博连读</w:t>
            </w:r>
            <w:r>
              <w:rPr>
                <w:rFonts w:hint="eastAsia"/>
                <w:sz w:val="24"/>
              </w:rPr>
              <w:t>资格。</w:t>
            </w:r>
          </w:p>
          <w:p>
            <w:pPr>
              <w:rPr>
                <w:sz w:val="24"/>
              </w:rPr>
            </w:pPr>
          </w:p>
          <w:p>
            <w:pPr>
              <w:wordWrap w:val="0"/>
              <w:ind w:firstLine="1680" w:firstLineChars="70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硕士指导教师（签字）：          年     月     日 </w:t>
            </w:r>
          </w:p>
        </w:tc>
      </w:tr>
    </w:tbl>
    <w:p>
      <w:r>
        <w:br w:type="page"/>
      </w:r>
    </w:p>
    <w:p/>
    <w:tbl>
      <w:tblPr>
        <w:tblStyle w:val="5"/>
        <w:tblW w:w="8685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8" w:hRule="exact"/>
        </w:trPr>
        <w:tc>
          <w:tcPr>
            <w:tcW w:w="8685" w:type="dxa"/>
          </w:tcPr>
          <w:p>
            <w:pPr>
              <w:spacing w:beforeLines="50"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考生对博士阶段学习与科研</w:t>
            </w:r>
            <w:r>
              <w:rPr>
                <w:rFonts w:ascii="宋体" w:hAnsi="宋体"/>
                <w:color w:val="000000"/>
                <w:sz w:val="24"/>
              </w:rPr>
              <w:t>设想</w:t>
            </w:r>
            <w:r>
              <w:rPr>
                <w:rFonts w:hint="eastAsia" w:ascii="宋体" w:hAnsi="宋体"/>
                <w:color w:val="000000"/>
                <w:sz w:val="24"/>
              </w:rPr>
              <w:t>及选题计划: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</w:tbl>
    <w:p>
      <w:r>
        <w:br w:type="page"/>
      </w:r>
    </w:p>
    <w:p/>
    <w:tbl>
      <w:tblPr>
        <w:tblStyle w:val="5"/>
        <w:tblW w:w="8685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exact"/>
        </w:trPr>
        <w:tc>
          <w:tcPr>
            <w:tcW w:w="8685" w:type="dxa"/>
          </w:tcPr>
          <w:p>
            <w:pPr>
              <w:spacing w:beforeLines="50"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攻读博士专业与攻读硕士专业如果不一致，需说明跨专业的优势所在：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5" w:type="dxa"/>
          </w:tcPr>
          <w:p>
            <w:pPr>
              <w:adjustRightInd w:val="0"/>
              <w:spacing w:beforeLines="50"/>
              <w:rPr>
                <w:sz w:val="24"/>
              </w:rPr>
            </w:pPr>
            <w:r>
              <w:rPr>
                <w:rFonts w:hint="eastAsia"/>
                <w:sz w:val="24"/>
              </w:rPr>
              <w:t>拟</w:t>
            </w:r>
            <w:r>
              <w:rPr>
                <w:sz w:val="24"/>
              </w:rPr>
              <w:t>攻博</w:t>
            </w:r>
            <w:r>
              <w:rPr>
                <w:rFonts w:hint="eastAsia"/>
                <w:sz w:val="24"/>
              </w:rPr>
              <w:t>指导教师意见：</w:t>
            </w:r>
          </w:p>
          <w:p>
            <w:pPr>
              <w:adjustRightInd w:val="0"/>
              <w:ind w:left="-63"/>
              <w:rPr>
                <w:sz w:val="24"/>
              </w:rPr>
            </w:pPr>
          </w:p>
          <w:p>
            <w:pPr>
              <w:adjustRightInd w:val="0"/>
              <w:ind w:left="-63"/>
              <w:rPr>
                <w:sz w:val="24"/>
              </w:rPr>
            </w:pPr>
          </w:p>
          <w:p>
            <w:pPr>
              <w:adjustRightInd w:val="0"/>
              <w:ind w:left="630" w:leftChars="300"/>
              <w:rPr>
                <w:sz w:val="24"/>
              </w:rPr>
            </w:pPr>
            <w:r>
              <w:rPr>
                <w:rFonts w:hint="eastAsia"/>
                <w:sz w:val="24"/>
              </w:rPr>
              <w:t>同意该生</w:t>
            </w:r>
            <w:r>
              <w:rPr>
                <w:sz w:val="24"/>
              </w:rPr>
              <w:t>参加硕博连读考核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adjustRightInd w:val="0"/>
              <w:ind w:left="-63"/>
              <w:rPr>
                <w:sz w:val="24"/>
              </w:rPr>
            </w:pPr>
          </w:p>
          <w:p>
            <w:pPr>
              <w:wordWrap w:val="0"/>
              <w:adjustRightInd w:val="0"/>
              <w:spacing w:line="480" w:lineRule="auto"/>
              <w:ind w:left="-62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拟攻博指导教师（签字）：           年     月 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5" w:hRule="atLeast"/>
        </w:trPr>
        <w:tc>
          <w:tcPr>
            <w:tcW w:w="8685" w:type="dxa"/>
          </w:tcPr>
          <w:p>
            <w:pPr>
              <w:adjustRightInd w:val="0"/>
              <w:spacing w:beforeLines="50"/>
              <w:rPr>
                <w:sz w:val="24"/>
              </w:rPr>
            </w:pPr>
            <w:r>
              <w:rPr>
                <w:rFonts w:hint="eastAsia"/>
                <w:sz w:val="24"/>
              </w:rPr>
              <w:t>综合考核小组意见：</w:t>
            </w:r>
          </w:p>
          <w:p>
            <w:pPr>
              <w:adjustRightInd w:val="0"/>
              <w:spacing w:line="360" w:lineRule="auto"/>
              <w:rPr>
                <w:sz w:val="24"/>
              </w:rPr>
            </w:pPr>
          </w:p>
          <w:p>
            <w:pPr>
              <w:adjustRightInd w:val="0"/>
              <w:spacing w:line="360" w:lineRule="auto"/>
              <w:rPr>
                <w:sz w:val="24"/>
              </w:rPr>
            </w:pPr>
          </w:p>
          <w:p>
            <w:pPr>
              <w:adjustRightInd w:val="0"/>
              <w:spacing w:line="360" w:lineRule="auto"/>
              <w:rPr>
                <w:sz w:val="24"/>
              </w:rPr>
            </w:pPr>
          </w:p>
          <w:p>
            <w:pPr>
              <w:adjustRightInd w:val="0"/>
              <w:spacing w:line="360" w:lineRule="auto"/>
              <w:rPr>
                <w:sz w:val="24"/>
              </w:rPr>
            </w:pPr>
          </w:p>
          <w:p>
            <w:pPr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pacing w:line="360" w:lineRule="auto"/>
              <w:ind w:left="210" w:left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综合考核成绩（满分100分）：</w:t>
            </w:r>
          </w:p>
          <w:p>
            <w:pPr>
              <w:adjustRightInd w:val="0"/>
              <w:spacing w:line="360" w:lineRule="auto"/>
              <w:ind w:left="210" w:leftChars="10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组长签字：</w:t>
            </w:r>
          </w:p>
          <w:p>
            <w:pPr>
              <w:adjustRightInd w:val="0"/>
              <w:spacing w:line="360" w:lineRule="auto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成员签字：</w:t>
            </w:r>
          </w:p>
          <w:p>
            <w:pPr>
              <w:wordWrap w:val="0"/>
              <w:adjustRightInd w:val="0"/>
              <w:spacing w:line="360" w:lineRule="auto"/>
              <w:ind w:firstLine="240" w:firstLineChars="100"/>
              <w:jc w:val="righ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                       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</w:trPr>
        <w:tc>
          <w:tcPr>
            <w:tcW w:w="8685" w:type="dxa"/>
          </w:tcPr>
          <w:p>
            <w:pPr>
              <w:adjustRightInd w:val="0"/>
              <w:spacing w:beforeLines="50"/>
              <w:rPr>
                <w:sz w:val="24"/>
              </w:rPr>
            </w:pPr>
            <w:r>
              <w:rPr>
                <w:rFonts w:hint="eastAsia"/>
                <w:sz w:val="24"/>
              </w:rPr>
              <w:t>基层研究生培养单位招生领导小组意见：</w:t>
            </w:r>
          </w:p>
          <w:p>
            <w:pPr>
              <w:adjustRightInd w:val="0"/>
              <w:spacing w:line="360" w:lineRule="auto"/>
              <w:rPr>
                <w:sz w:val="24"/>
              </w:rPr>
            </w:pPr>
          </w:p>
          <w:p>
            <w:pPr>
              <w:adjustRightInd w:val="0"/>
              <w:spacing w:line="360" w:lineRule="auto"/>
              <w:rPr>
                <w:sz w:val="24"/>
              </w:rPr>
            </w:pPr>
          </w:p>
          <w:p>
            <w:pPr>
              <w:adjustRightInd w:val="0"/>
              <w:spacing w:beforeLines="50"/>
              <w:ind w:left="1050" w:leftChars="500"/>
              <w:rPr>
                <w:sz w:val="24"/>
              </w:rPr>
            </w:pP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>同意拟录取         □不同意拟录取</w:t>
            </w:r>
          </w:p>
          <w:p>
            <w:pPr>
              <w:ind w:firstLine="880" w:firstLineChars="400"/>
              <w:rPr>
                <w:rFonts w:ascii="宋体" w:hAnsi="宋体"/>
                <w:sz w:val="22"/>
                <w:szCs w:val="22"/>
              </w:rPr>
            </w:pPr>
          </w:p>
          <w:p>
            <w:pPr>
              <w:wordWrap w:val="0"/>
              <w:spacing w:line="480" w:lineRule="auto"/>
              <w:jc w:val="right"/>
            </w:pPr>
            <w:r>
              <w:rPr>
                <w:rFonts w:hint="eastAsia"/>
                <w:sz w:val="24"/>
              </w:rPr>
              <w:t xml:space="preserve">负责人签字：                盖章              年     月     日 </w:t>
            </w:r>
          </w:p>
        </w:tc>
      </w:tr>
    </w:tbl>
    <w:p>
      <w:r>
        <w:br w:type="page"/>
      </w:r>
    </w:p>
    <w:p>
      <w:pPr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材料提交说明</w:t>
      </w:r>
    </w:p>
    <w:p/>
    <w:p>
      <w:pPr>
        <w:widowControl/>
        <w:spacing w:beforeLines="50" w:line="360" w:lineRule="auto"/>
        <w:ind w:firstLine="562" w:firstLineChars="200"/>
        <w:jc w:val="left"/>
        <w:rPr>
          <w:color w:val="000000"/>
          <w:kern w:val="0"/>
          <w:sz w:val="28"/>
          <w:szCs w:val="28"/>
        </w:rPr>
      </w:pPr>
      <w:r>
        <w:rPr>
          <w:b/>
          <w:color w:val="000000"/>
          <w:kern w:val="0"/>
          <w:sz w:val="28"/>
          <w:szCs w:val="28"/>
        </w:rPr>
        <w:t>一、考生</w:t>
      </w:r>
      <w:r>
        <w:rPr>
          <w:rFonts w:hint="eastAsia"/>
          <w:b/>
          <w:color w:val="000000"/>
          <w:kern w:val="0"/>
          <w:sz w:val="28"/>
          <w:szCs w:val="28"/>
        </w:rPr>
        <w:t>完善</w:t>
      </w:r>
      <w:r>
        <w:rPr>
          <w:b/>
          <w:color w:val="000000"/>
          <w:kern w:val="0"/>
          <w:sz w:val="28"/>
          <w:szCs w:val="28"/>
        </w:rPr>
        <w:t>此</w:t>
      </w:r>
      <w:r>
        <w:rPr>
          <w:rFonts w:hint="eastAsia"/>
          <w:b/>
          <w:color w:val="000000"/>
          <w:kern w:val="0"/>
          <w:sz w:val="28"/>
          <w:szCs w:val="28"/>
        </w:rPr>
        <w:t>申请表后，将此表与资格审核材料</w:t>
      </w:r>
      <w:r>
        <w:rPr>
          <w:b/>
          <w:color w:val="000000"/>
          <w:kern w:val="0"/>
          <w:sz w:val="28"/>
          <w:szCs w:val="28"/>
        </w:rPr>
        <w:t>交</w:t>
      </w:r>
      <w:r>
        <w:rPr>
          <w:b/>
          <w:color w:val="000000"/>
          <w:kern w:val="0"/>
          <w:sz w:val="28"/>
          <w:szCs w:val="28"/>
          <w:u w:val="single"/>
        </w:rPr>
        <w:t>各基层研究生培养单位</w:t>
      </w:r>
      <w:r>
        <w:rPr>
          <w:color w:val="000000"/>
          <w:kern w:val="0"/>
          <w:sz w:val="28"/>
          <w:szCs w:val="28"/>
        </w:rPr>
        <w:t>（联系方式见招生简章）。</w:t>
      </w:r>
    </w:p>
    <w:p>
      <w:pPr>
        <w:widowControl/>
        <w:spacing w:beforeLines="50" w:line="360" w:lineRule="auto"/>
        <w:ind w:firstLine="562" w:firstLineChars="200"/>
        <w:jc w:val="left"/>
        <w:rPr>
          <w:b/>
          <w:color w:val="000000"/>
          <w:kern w:val="0"/>
          <w:sz w:val="28"/>
          <w:szCs w:val="28"/>
        </w:rPr>
      </w:pPr>
      <w:r>
        <w:rPr>
          <w:b/>
          <w:color w:val="000000"/>
          <w:kern w:val="0"/>
          <w:sz w:val="28"/>
          <w:szCs w:val="28"/>
        </w:rPr>
        <w:t>二、</w:t>
      </w:r>
      <w:r>
        <w:rPr>
          <w:rFonts w:hint="eastAsia"/>
          <w:b/>
          <w:color w:val="000000"/>
          <w:kern w:val="0"/>
          <w:sz w:val="28"/>
          <w:szCs w:val="28"/>
        </w:rPr>
        <w:t>资格审核</w:t>
      </w:r>
      <w:r>
        <w:rPr>
          <w:b/>
          <w:color w:val="000000"/>
          <w:kern w:val="0"/>
          <w:sz w:val="28"/>
          <w:szCs w:val="28"/>
        </w:rPr>
        <w:t>材料</w:t>
      </w:r>
      <w:r>
        <w:rPr>
          <w:rFonts w:hint="eastAsia"/>
          <w:b/>
          <w:color w:val="000000"/>
          <w:kern w:val="0"/>
          <w:sz w:val="28"/>
          <w:szCs w:val="28"/>
        </w:rPr>
        <w:t>应</w:t>
      </w:r>
      <w:r>
        <w:rPr>
          <w:b/>
          <w:color w:val="000000"/>
          <w:kern w:val="0"/>
          <w:sz w:val="28"/>
          <w:szCs w:val="28"/>
        </w:rPr>
        <w:t>按照</w:t>
      </w:r>
      <w:r>
        <w:rPr>
          <w:rFonts w:hint="eastAsia"/>
          <w:b/>
          <w:color w:val="000000"/>
          <w:kern w:val="0"/>
          <w:sz w:val="28"/>
          <w:szCs w:val="28"/>
        </w:rPr>
        <w:t>以下</w:t>
      </w:r>
      <w:r>
        <w:rPr>
          <w:b/>
          <w:color w:val="000000"/>
          <w:kern w:val="0"/>
          <w:sz w:val="28"/>
          <w:szCs w:val="28"/>
        </w:rPr>
        <w:t>顺序装订成册，</w:t>
      </w:r>
      <w:r>
        <w:rPr>
          <w:rFonts w:hint="eastAsia"/>
          <w:b/>
          <w:color w:val="000000"/>
          <w:kern w:val="0"/>
          <w:sz w:val="28"/>
          <w:szCs w:val="28"/>
        </w:rPr>
        <w:t>材料清单如下</w:t>
      </w:r>
      <w:r>
        <w:rPr>
          <w:b/>
          <w:color w:val="000000"/>
          <w:kern w:val="0"/>
          <w:sz w:val="28"/>
          <w:szCs w:val="28"/>
        </w:rPr>
        <w:t>（如基层研究生培养单位另有</w:t>
      </w:r>
      <w:r>
        <w:rPr>
          <w:rFonts w:hint="eastAsia"/>
          <w:b/>
          <w:color w:val="000000"/>
          <w:kern w:val="0"/>
          <w:sz w:val="28"/>
          <w:szCs w:val="28"/>
        </w:rPr>
        <w:t>材料提交</w:t>
      </w:r>
      <w:r>
        <w:rPr>
          <w:b/>
          <w:color w:val="000000"/>
          <w:kern w:val="0"/>
          <w:sz w:val="28"/>
          <w:szCs w:val="28"/>
        </w:rPr>
        <w:t>要求，参照各基层研究生培养单位招生实施细则</w:t>
      </w:r>
      <w:r>
        <w:rPr>
          <w:rFonts w:hint="eastAsia"/>
          <w:b/>
          <w:color w:val="000000"/>
          <w:kern w:val="0"/>
          <w:sz w:val="28"/>
          <w:szCs w:val="28"/>
        </w:rPr>
        <w:t>，将补充材料放在最后</w:t>
      </w:r>
      <w:r>
        <w:rPr>
          <w:b/>
          <w:color w:val="000000"/>
          <w:kern w:val="0"/>
          <w:sz w:val="28"/>
          <w:szCs w:val="28"/>
        </w:rPr>
        <w:t>）：</w:t>
      </w:r>
    </w:p>
    <w:p>
      <w:pPr>
        <w:widowControl/>
        <w:numPr>
          <w:ilvl w:val="0"/>
          <w:numId w:val="1"/>
        </w:numPr>
        <w:jc w:val="left"/>
        <w:rPr>
          <w:color w:val="000000"/>
          <w:kern w:val="0"/>
          <w:sz w:val="28"/>
          <w:szCs w:val="28"/>
        </w:rPr>
      </w:pPr>
      <w:r>
        <w:rPr>
          <w:rFonts w:hint="eastAsia"/>
          <w:color w:val="000000"/>
          <w:kern w:val="0"/>
          <w:sz w:val="28"/>
          <w:szCs w:val="28"/>
        </w:rPr>
        <w:t>硕博连读申请表</w:t>
      </w:r>
      <w:r>
        <w:rPr>
          <w:rFonts w:hint="eastAsia"/>
          <w:color w:val="000000"/>
          <w:kern w:val="0"/>
          <w:sz w:val="28"/>
          <w:szCs w:val="28"/>
          <w:lang w:eastAsia="zh-CN"/>
        </w:rPr>
        <w:t>；</w:t>
      </w:r>
      <w:bookmarkStart w:id="0" w:name="_GoBack"/>
      <w:bookmarkEnd w:id="0"/>
    </w:p>
    <w:p>
      <w:pPr>
        <w:widowControl/>
        <w:numPr>
          <w:ilvl w:val="0"/>
          <w:numId w:val="1"/>
        </w:numPr>
        <w:jc w:val="left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苏州大学博士招生诚信承诺书</w:t>
      </w:r>
      <w:r>
        <w:rPr>
          <w:rFonts w:hint="eastAsia"/>
          <w:color w:val="000000"/>
          <w:kern w:val="0"/>
          <w:sz w:val="28"/>
          <w:szCs w:val="28"/>
        </w:rPr>
        <w:t>；</w:t>
      </w:r>
    </w:p>
    <w:p>
      <w:pPr>
        <w:widowControl/>
        <w:numPr>
          <w:ilvl w:val="0"/>
          <w:numId w:val="1"/>
        </w:numPr>
        <w:jc w:val="left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英语水平证明（如CET4，CET6，TOEFL，IELTS等证书复印件或成绩单）；</w:t>
      </w:r>
    </w:p>
    <w:p>
      <w:pPr>
        <w:widowControl/>
        <w:numPr>
          <w:ilvl w:val="0"/>
          <w:numId w:val="1"/>
        </w:numPr>
        <w:jc w:val="left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本科和硕士阶段学业成绩单（需加盖培养单位证明章）；</w:t>
      </w:r>
    </w:p>
    <w:p>
      <w:pPr>
        <w:widowControl/>
        <w:numPr>
          <w:ilvl w:val="0"/>
          <w:numId w:val="1"/>
        </w:numPr>
        <w:jc w:val="left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思想政治考核表原件一份；</w:t>
      </w:r>
    </w:p>
    <w:p>
      <w:pPr>
        <w:widowControl/>
        <w:numPr>
          <w:ilvl w:val="0"/>
          <w:numId w:val="1"/>
        </w:numPr>
        <w:jc w:val="left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本人已公开发表（录用）的学术论文复印件；</w:t>
      </w:r>
    </w:p>
    <w:p>
      <w:pPr>
        <w:widowControl/>
        <w:numPr>
          <w:ilvl w:val="0"/>
          <w:numId w:val="1"/>
        </w:numPr>
        <w:jc w:val="left"/>
        <w:rPr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其它可以证明考生科研能力和水平的材料，包括课题、发明专利、获奖等；</w:t>
      </w:r>
    </w:p>
    <w:p>
      <w:pPr>
        <w:widowControl/>
        <w:numPr>
          <w:ilvl w:val="0"/>
          <w:numId w:val="1"/>
        </w:numPr>
        <w:jc w:val="left"/>
        <w:rPr>
          <w:rFonts w:hint="eastAsia"/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两名所报考学科专业领域内教授（或相当专业技术职称的专家）的书面推荐意见。</w:t>
      </w:r>
    </w:p>
    <w:p>
      <w:pPr>
        <w:widowControl/>
        <w:numPr>
          <w:ilvl w:val="0"/>
          <w:numId w:val="1"/>
        </w:numPr>
        <w:jc w:val="left"/>
        <w:rPr>
          <w:color w:val="000000"/>
          <w:kern w:val="0"/>
          <w:sz w:val="28"/>
          <w:szCs w:val="28"/>
        </w:rPr>
      </w:pPr>
      <w:r>
        <w:rPr>
          <w:b/>
          <w:color w:val="000000"/>
          <w:kern w:val="0"/>
          <w:sz w:val="28"/>
          <w:szCs w:val="28"/>
        </w:rPr>
        <w:t>基层研究生培养单位</w:t>
      </w:r>
      <w:r>
        <w:rPr>
          <w:rFonts w:hint="eastAsia"/>
          <w:b/>
          <w:color w:val="000000"/>
          <w:kern w:val="0"/>
          <w:sz w:val="28"/>
          <w:szCs w:val="28"/>
        </w:rPr>
        <w:t>需要的其他材料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魏碑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A03046"/>
    <w:multiLevelType w:val="singleLevel"/>
    <w:tmpl w:val="4AA0304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zOTMxN2Y0MjcwMDlkNzgzOThhY2JmMTZiNDU1NDkifQ=="/>
  </w:docVars>
  <w:rsids>
    <w:rsidRoot w:val="001E589A"/>
    <w:rsid w:val="00007931"/>
    <w:rsid w:val="00014897"/>
    <w:rsid w:val="00022444"/>
    <w:rsid w:val="000242FC"/>
    <w:rsid w:val="00067B01"/>
    <w:rsid w:val="000709F3"/>
    <w:rsid w:val="00073AA0"/>
    <w:rsid w:val="00090849"/>
    <w:rsid w:val="000B09D6"/>
    <w:rsid w:val="000B29E0"/>
    <w:rsid w:val="001248C3"/>
    <w:rsid w:val="00164A5F"/>
    <w:rsid w:val="001B152C"/>
    <w:rsid w:val="001E589A"/>
    <w:rsid w:val="001F0BED"/>
    <w:rsid w:val="001F364F"/>
    <w:rsid w:val="001F3BB0"/>
    <w:rsid w:val="0022630E"/>
    <w:rsid w:val="002443C2"/>
    <w:rsid w:val="0024734A"/>
    <w:rsid w:val="00286906"/>
    <w:rsid w:val="00296439"/>
    <w:rsid w:val="00296BF3"/>
    <w:rsid w:val="002A0D4A"/>
    <w:rsid w:val="002B2A05"/>
    <w:rsid w:val="002C774E"/>
    <w:rsid w:val="002F06B3"/>
    <w:rsid w:val="002F4F8B"/>
    <w:rsid w:val="00311FBC"/>
    <w:rsid w:val="003248B8"/>
    <w:rsid w:val="0034160B"/>
    <w:rsid w:val="00357E3E"/>
    <w:rsid w:val="00363C3D"/>
    <w:rsid w:val="00382CBA"/>
    <w:rsid w:val="00386FBA"/>
    <w:rsid w:val="00396595"/>
    <w:rsid w:val="00396A53"/>
    <w:rsid w:val="003B26A2"/>
    <w:rsid w:val="003F2AD6"/>
    <w:rsid w:val="003F449B"/>
    <w:rsid w:val="00405E1C"/>
    <w:rsid w:val="00430A0C"/>
    <w:rsid w:val="004346CB"/>
    <w:rsid w:val="0043498F"/>
    <w:rsid w:val="004606CD"/>
    <w:rsid w:val="00475001"/>
    <w:rsid w:val="004C1747"/>
    <w:rsid w:val="004E7C9F"/>
    <w:rsid w:val="00515E8D"/>
    <w:rsid w:val="00516F13"/>
    <w:rsid w:val="00520EFA"/>
    <w:rsid w:val="005339C2"/>
    <w:rsid w:val="00553D88"/>
    <w:rsid w:val="00553FEA"/>
    <w:rsid w:val="00575890"/>
    <w:rsid w:val="00587404"/>
    <w:rsid w:val="005B2EFD"/>
    <w:rsid w:val="005C60AC"/>
    <w:rsid w:val="005C6406"/>
    <w:rsid w:val="005C7622"/>
    <w:rsid w:val="00616365"/>
    <w:rsid w:val="00634851"/>
    <w:rsid w:val="00635C77"/>
    <w:rsid w:val="00636419"/>
    <w:rsid w:val="006463F4"/>
    <w:rsid w:val="00656752"/>
    <w:rsid w:val="006B1CA8"/>
    <w:rsid w:val="006B4081"/>
    <w:rsid w:val="006E3BAF"/>
    <w:rsid w:val="006F14A0"/>
    <w:rsid w:val="006F78D8"/>
    <w:rsid w:val="00700819"/>
    <w:rsid w:val="0071143B"/>
    <w:rsid w:val="0072134D"/>
    <w:rsid w:val="00723103"/>
    <w:rsid w:val="00762D98"/>
    <w:rsid w:val="00765F32"/>
    <w:rsid w:val="00770BB0"/>
    <w:rsid w:val="007B07E2"/>
    <w:rsid w:val="007B5252"/>
    <w:rsid w:val="007D4951"/>
    <w:rsid w:val="007E2E9E"/>
    <w:rsid w:val="007E6497"/>
    <w:rsid w:val="007F7481"/>
    <w:rsid w:val="007F7903"/>
    <w:rsid w:val="00801E8E"/>
    <w:rsid w:val="00841339"/>
    <w:rsid w:val="0085360B"/>
    <w:rsid w:val="008726C4"/>
    <w:rsid w:val="008805E3"/>
    <w:rsid w:val="00893062"/>
    <w:rsid w:val="008A4EC3"/>
    <w:rsid w:val="008C00C0"/>
    <w:rsid w:val="0090414C"/>
    <w:rsid w:val="00920BD6"/>
    <w:rsid w:val="00932E50"/>
    <w:rsid w:val="00942141"/>
    <w:rsid w:val="00984DF1"/>
    <w:rsid w:val="0098693E"/>
    <w:rsid w:val="009A5857"/>
    <w:rsid w:val="009B2726"/>
    <w:rsid w:val="009F485C"/>
    <w:rsid w:val="00A21BD2"/>
    <w:rsid w:val="00A3053E"/>
    <w:rsid w:val="00A327C1"/>
    <w:rsid w:val="00A329A4"/>
    <w:rsid w:val="00A4249C"/>
    <w:rsid w:val="00A60CB3"/>
    <w:rsid w:val="00A803D7"/>
    <w:rsid w:val="00AA3E46"/>
    <w:rsid w:val="00AC46AD"/>
    <w:rsid w:val="00AD7CE8"/>
    <w:rsid w:val="00AF4BE2"/>
    <w:rsid w:val="00B227E6"/>
    <w:rsid w:val="00B259A6"/>
    <w:rsid w:val="00B26166"/>
    <w:rsid w:val="00B54A4D"/>
    <w:rsid w:val="00BA3E20"/>
    <w:rsid w:val="00BB0743"/>
    <w:rsid w:val="00BB25CF"/>
    <w:rsid w:val="00BB63D3"/>
    <w:rsid w:val="00BC10E8"/>
    <w:rsid w:val="00BD6ADA"/>
    <w:rsid w:val="00BF37AD"/>
    <w:rsid w:val="00C13498"/>
    <w:rsid w:val="00C301B9"/>
    <w:rsid w:val="00C32ECC"/>
    <w:rsid w:val="00C4110E"/>
    <w:rsid w:val="00C654AA"/>
    <w:rsid w:val="00C65C97"/>
    <w:rsid w:val="00C6603D"/>
    <w:rsid w:val="00C83550"/>
    <w:rsid w:val="00CA3670"/>
    <w:rsid w:val="00CA418F"/>
    <w:rsid w:val="00CB28E2"/>
    <w:rsid w:val="00CD49D4"/>
    <w:rsid w:val="00CD6BB2"/>
    <w:rsid w:val="00D15433"/>
    <w:rsid w:val="00D6451D"/>
    <w:rsid w:val="00D70341"/>
    <w:rsid w:val="00D7051B"/>
    <w:rsid w:val="00D73653"/>
    <w:rsid w:val="00D9225C"/>
    <w:rsid w:val="00D95CFC"/>
    <w:rsid w:val="00DA39C8"/>
    <w:rsid w:val="00DC3E7F"/>
    <w:rsid w:val="00DD2ACE"/>
    <w:rsid w:val="00E016AB"/>
    <w:rsid w:val="00E20B0D"/>
    <w:rsid w:val="00E403CD"/>
    <w:rsid w:val="00E531BA"/>
    <w:rsid w:val="00E632EE"/>
    <w:rsid w:val="00E94BB3"/>
    <w:rsid w:val="00EE3700"/>
    <w:rsid w:val="00EF43F0"/>
    <w:rsid w:val="00F03377"/>
    <w:rsid w:val="00F4744B"/>
    <w:rsid w:val="00F87C05"/>
    <w:rsid w:val="00F9484C"/>
    <w:rsid w:val="00FA74F1"/>
    <w:rsid w:val="00FE1248"/>
    <w:rsid w:val="04AA5724"/>
    <w:rsid w:val="05D2339D"/>
    <w:rsid w:val="06573633"/>
    <w:rsid w:val="09502F56"/>
    <w:rsid w:val="09DC311D"/>
    <w:rsid w:val="0ACC5B19"/>
    <w:rsid w:val="0B7373D0"/>
    <w:rsid w:val="0BA52BF1"/>
    <w:rsid w:val="0E870C53"/>
    <w:rsid w:val="13944C51"/>
    <w:rsid w:val="16E178E4"/>
    <w:rsid w:val="17394CDD"/>
    <w:rsid w:val="1B6D7998"/>
    <w:rsid w:val="1FC35D31"/>
    <w:rsid w:val="20E401C1"/>
    <w:rsid w:val="222B4109"/>
    <w:rsid w:val="24431941"/>
    <w:rsid w:val="25FC3317"/>
    <w:rsid w:val="266C39C0"/>
    <w:rsid w:val="26713A82"/>
    <w:rsid w:val="26EA4592"/>
    <w:rsid w:val="279B5DE8"/>
    <w:rsid w:val="27DF457D"/>
    <w:rsid w:val="2964687E"/>
    <w:rsid w:val="2A7228D5"/>
    <w:rsid w:val="2C8B34B2"/>
    <w:rsid w:val="2D5A4C42"/>
    <w:rsid w:val="2E604A10"/>
    <w:rsid w:val="2F601BF4"/>
    <w:rsid w:val="38343179"/>
    <w:rsid w:val="39BF2767"/>
    <w:rsid w:val="3D32476C"/>
    <w:rsid w:val="3F31408E"/>
    <w:rsid w:val="44423968"/>
    <w:rsid w:val="45D56A5E"/>
    <w:rsid w:val="45E5269D"/>
    <w:rsid w:val="4A0A4975"/>
    <w:rsid w:val="4A585A53"/>
    <w:rsid w:val="4BAB333E"/>
    <w:rsid w:val="54E23C18"/>
    <w:rsid w:val="56116B96"/>
    <w:rsid w:val="56C854A7"/>
    <w:rsid w:val="57E64118"/>
    <w:rsid w:val="5CED7387"/>
    <w:rsid w:val="5F340D49"/>
    <w:rsid w:val="5F7C678D"/>
    <w:rsid w:val="61421664"/>
    <w:rsid w:val="6480755F"/>
    <w:rsid w:val="64B427C2"/>
    <w:rsid w:val="658450DD"/>
    <w:rsid w:val="673155C6"/>
    <w:rsid w:val="67DB76E5"/>
    <w:rsid w:val="6B3158B9"/>
    <w:rsid w:val="6C2E1FA5"/>
    <w:rsid w:val="702D46D3"/>
    <w:rsid w:val="708A0CE7"/>
    <w:rsid w:val="73C2668F"/>
    <w:rsid w:val="744432FF"/>
    <w:rsid w:val="768924E2"/>
    <w:rsid w:val="78CC3CF7"/>
    <w:rsid w:val="7A985A8D"/>
    <w:rsid w:val="7AEA0442"/>
    <w:rsid w:val="7B72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6BE463-D6BF-4626-962A-D8C6754E7C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苏州美宜电子科技有限公司</Company>
  <Pages>5</Pages>
  <Words>808</Words>
  <Characters>865</Characters>
  <Lines>8</Lines>
  <Paragraphs>2</Paragraphs>
  <TotalTime>4</TotalTime>
  <ScaleCrop>false</ScaleCrop>
  <LinksUpToDate>false</LinksUpToDate>
  <CharactersWithSpaces>1080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2016-11-01T00:19:00Z</dcterms:created>
  <dc:creator>think</dc:creator>
  <cp:lastModifiedBy>Think</cp:lastModifiedBy>
  <cp:lastPrinted>2019-10-22T06:14:00Z</cp:lastPrinted>
  <dcterms:modified xsi:type="dcterms:W3CDTF">2022-11-30T06:42:27Z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A321EC79DDD94CAFAA1E557C9465AB4C</vt:lpwstr>
  </property>
</Properties>
</file>